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c24094df59041e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Insert, remove and replace text</w:t>
      </w:r>
    </w:p>
    <w:p>
      <w:pPr>
        <w:spacing w:after="600"/>
      </w:pPr>
      <w:r>
        <w:rPr>
          <w:lang w:val="en-US"/>
        </w:rPr>
        <w:t>In this paragraph</w:t>
      </w:r>
      <w:r>
        <w:rPr>
          <w:lang w:val="en-US"/>
        </w:rPr>
        <w:t>,</w:t>
      </w:r>
      <w:r>
        <w:rPr>
          <w:lang w:val="en-US"/>
        </w:rPr>
        <w:t xml:space="preserve"> we insert a comma, a colon and</w:t>
      </w:r>
      <w:r>
        <w:rPr>
          <w:lang w:val="en-US"/>
        </w:rPr>
        <w:t xml:space="preserve">: </w:t>
      </w:r>
      <w:r>
        <w:rPr>
          <w:lang w:val="en-US"/>
        </w:rPr>
        <w:t xml:space="preserve"> </w:t>
      </w:r>
      <w:r>
        <w:rPr>
          <w:lang w:val="en-US"/>
        </w:rPr>
        <w:t>a name.</w:t>
      </w:r>
    </w:p>
    <w:p>
      <w:pPr>
        <w:spacing w:after="600"/>
      </w:pPr>
      <w:r>
        <w:rPr>
          <w:lang w:val="en-US"/>
        </w:rPr>
        <w:t>In this paragraph</w:t>
      </w:r>
      <w:r>
        <w:rPr>
          <w:lang w:val="en-US"/>
        </w:rPr>
        <w:t xml:space="preserve"> we remove a </w:t>
      </w:r>
      <w:r>
        <w:rPr>
          <w:lang w:val="en-US"/>
        </w:rPr>
        <w:t>word and a comma.</w:t>
      </w:r>
    </w:p>
    <w:p>
      <w:pPr>
        <w:spacing w:after="600"/>
      </w:pPr>
      <w:r>
        <w:rPr>
          <w:lang w:val="en-US"/>
        </w:rPr>
        <w:t>In</w:t>
      </w:r>
      <w:r>
        <w:rPr>
          <w:lang w:val="en-US"/>
        </w:rPr>
        <w:t>--</w:t>
      </w:r>
      <w:r>
        <w:rPr>
          <w:lang w:val="en-US"/>
        </w:rPr>
        <w:t>this</w:t>
      </w:r>
      <w:r>
        <w:rPr>
          <w:lang w:val="en-US"/>
        </w:rPr>
        <w:t>--</w:t>
      </w:r>
      <w:r>
        <w:rPr>
          <w:lang w:val="en-US"/>
        </w:rPr>
        <w:t>paragraph,</w:t>
      </w:r>
      <w:r>
        <w:rPr>
          <w:lang w:val="en-US"/>
        </w:rPr>
        <w:t>--</w:t>
      </w:r>
      <w:r>
        <w:rPr>
          <w:lang w:val="en-US"/>
        </w:rPr>
        <w:t>we</w:t>
      </w:r>
      <w:r>
        <w:rPr>
          <w:lang w:val="en-US"/>
        </w:rPr>
        <w:t>--</w:t>
      </w:r>
      <w:r>
        <w:rPr>
          <w:lang w:val="en-US"/>
        </w:rPr>
        <w:t>replace</w:t>
      </w:r>
      <w:r>
        <w:rPr>
          <w:lang w:val="en-US"/>
        </w:rPr>
        <w:t>--</w:t>
      </w:r>
      <w:r>
        <w:rPr>
          <w:lang w:val="en-US"/>
        </w:rPr>
        <w:t>an</w:t>
      </w:r>
      <w:r>
        <w:rPr>
          <w:lang w:val="en-US"/>
        </w:rPr>
        <w:t>--</w:t>
      </w:r>
      <w:r>
        <w:rPr>
          <w:lang w:val="en-US"/>
        </w:rPr>
        <w:t>easy</w:t>
      </w:r>
      <w:r>
        <w:rPr>
          <w:lang w:val="en-US"/>
        </w:rPr>
        <w:t>--</w:t>
      </w:r>
      <w:r>
        <w:rPr>
          <w:lang w:val="en-US"/>
        </w:rPr>
        <w:t>word</w:t>
      </w:r>
      <w:r>
        <w:rPr>
          <w:lang w:val="en-US"/>
        </w:rPr>
        <w:t>--</w:t>
      </w:r>
      <w:r>
        <w:rPr>
          <w:lang w:val="en-US"/>
        </w:rPr>
        <w:t>with</w:t>
      </w:r>
      <w:r>
        <w:rPr>
          <w:lang w:val="en-US"/>
        </w:rPr>
        <w:t>--</w:t>
      </w:r>
      <w:r>
        <w:rPr>
          <w:lang w:val="en-US"/>
        </w:rPr>
        <w:t>an</w:t>
      </w:r>
      <w:r>
        <w:rPr>
          <w:lang w:val="en-US"/>
        </w:rPr>
        <w:t>--</w:t>
      </w:r>
      <w:r>
        <w:rPr>
          <w:lang w:val="en-US"/>
        </w:rPr>
        <w:t>easier</w:t>
      </w:r>
      <w:r>
        <w:rPr>
          <w:lang w:val="en-US"/>
        </w:rPr>
        <w:t>--</w:t>
      </w:r>
      <w:r>
        <w:rPr>
          <w:lang w:val="en-US"/>
        </w:rPr>
        <w:t>one</w:t>
      </w:r>
      <w:r>
        <w:rPr>
          <w:lang w:val="en-US"/>
        </w:rPr>
        <w:t>--</w:t>
      </w:r>
      <w:r>
        <w:rPr>
          <w:lang w:val="en-US"/>
        </w:rPr>
        <w:t>and</w:t>
      </w:r>
      <w:r>
        <w:rPr>
          <w:lang w:val="en-US"/>
        </w:rPr>
        <w:t>--</w:t>
      </w:r>
      <w:r>
        <w:rPr>
          <w:lang w:val="en-US"/>
        </w:rPr>
        <w:t>spaces</w:t>
      </w:r>
      <w:r>
        <w:rPr>
          <w:lang w:val="en-US"/>
        </w:rPr>
        <w:t>--</w:t>
      </w:r>
      <w:r>
        <w:rPr>
          <w:lang w:val="en-US"/>
        </w:rPr>
        <w:t>with</w:t>
      </w:r>
      <w:r>
        <w:rPr>
          <w:lang w:val="en-US"/>
        </w:rPr>
        <w:t>--</w:t>
      </w:r>
      <w:r>
        <w:rPr>
          <w:lang w:val="en-US"/>
        </w:rPr>
        <w:t>hyphens.</w:t>
      </w:r>
    </w:p>
    <w:p>
      <w:pPr>
        <w:spacing w:after="600"/>
      </w:pPr>
      <w:r>
        <w:rPr>
          <w:lang w:val="en-US"/>
        </w:rPr>
        <w:t xml:space="preserve">In this paragraph, we replace a word by using a handler: </w:t>
      </w:r>
      <w:r>
        <w:rPr>
          <w:lang w:val="en-US"/>
        </w:rPr>
        <w:t>$13.95</w:t>
      </w:r>
      <w:r>
        <w:rPr>
          <w:lang w:val="en-US"/>
        </w:rPr>
        <w:t>.</w:t>
      </w:r>
    </w:p>
    <w:p>
      <w:pPr/>
      <w:r>
        <w:t xml:space="preserve">This is a paragraph where tracking of </w:t>
      </w:r>
      <w:del w:id="0" w:author="XCEED\BoucherS" w:date="2018-06-22T10:32:00Z">
        <w:r>
          <w:delText>modifications</w:delText>
        </w:r>
      </w:del>
      <w:ins w:id="1" w:author="XCEED\BoucherS" w:date="2018-06-22T10:32:00Z">
        <w:r>
          <w:t>changes</w:t>
        </w:r>
      </w:ins>
      <w:r>
        <w:t xml:space="preserve"> is used.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362bf4da2634ba0" /><Relationship Type="http://schemas.openxmlformats.org/officeDocument/2006/relationships/numbering" Target="/word/numbering.xml" Id="R41f9b3276708432c" /><Relationship Type="http://schemas.openxmlformats.org/officeDocument/2006/relationships/settings" Target="/word/settings.xml" Id="R53ceaab45cb74f2d" /></Relationships>
</file>